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5D5" w:rsidRDefault="001365D5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lang w:eastAsia="pl-PL"/>
        </w:rPr>
      </w:pPr>
    </w:p>
    <w:p w:rsidR="001365D5" w:rsidRPr="005F0E66" w:rsidRDefault="00687754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0E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 w:rsidR="007E32AD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5F0E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</w:t>
      </w:r>
    </w:p>
    <w:p w:rsidR="001365D5" w:rsidRPr="005F0E66" w:rsidRDefault="006877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0E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43DE1" w:rsidRPr="00A43DE1" w:rsidRDefault="009F7950" w:rsidP="00A43DE1">
      <w:pPr>
        <w:pStyle w:val="Akapitzlist"/>
        <w:ind w:left="0"/>
        <w:rPr>
          <w:rFonts w:ascii="Times New Roman" w:hAnsi="Times New Roman" w:cs="Times New Roman"/>
          <w:b/>
          <w:sz w:val="24"/>
          <w:szCs w:val="24"/>
        </w:rPr>
      </w:pPr>
      <w:r w:rsidRPr="009A7BED">
        <w:rPr>
          <w:rFonts w:ascii="Times New Roman" w:hAnsi="Times New Roman" w:cs="Times New Roman"/>
          <w:b/>
          <w:sz w:val="24"/>
          <w:szCs w:val="24"/>
        </w:rPr>
        <w:t xml:space="preserve">Znak </w:t>
      </w:r>
      <w:r w:rsidR="009A7BED" w:rsidRPr="009A7BED">
        <w:rPr>
          <w:rFonts w:ascii="Times New Roman" w:hAnsi="Times New Roman" w:cs="Times New Roman"/>
          <w:b/>
          <w:sz w:val="24"/>
          <w:szCs w:val="24"/>
        </w:rPr>
        <w:t xml:space="preserve">sprawy: </w:t>
      </w:r>
      <w:r w:rsidR="00A43DE1" w:rsidRPr="009A7BE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SDS.271.</w:t>
      </w:r>
      <w:r w:rsidR="00355F3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</w:t>
      </w:r>
      <w:r w:rsidR="00A43DE1" w:rsidRPr="009A7BE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.202</w:t>
      </w:r>
      <w:r w:rsidR="00355F3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5</w:t>
      </w:r>
      <w:r w:rsidRPr="00A43DE1">
        <w:rPr>
          <w:rFonts w:ascii="Times New Roman" w:hAnsi="Times New Roman" w:cs="Times New Roman"/>
          <w:sz w:val="24"/>
          <w:szCs w:val="24"/>
        </w:rPr>
        <w:tab/>
      </w:r>
      <w:r w:rsidRPr="005F0E66">
        <w:rPr>
          <w:rFonts w:ascii="Times New Roman" w:hAnsi="Times New Roman" w:cs="Times New Roman"/>
          <w:sz w:val="24"/>
          <w:szCs w:val="24"/>
        </w:rPr>
        <w:tab/>
      </w:r>
      <w:r w:rsidRPr="005F0E66">
        <w:rPr>
          <w:rFonts w:ascii="Times New Roman" w:hAnsi="Times New Roman" w:cs="Times New Roman"/>
          <w:sz w:val="24"/>
          <w:szCs w:val="24"/>
        </w:rPr>
        <w:tab/>
      </w:r>
      <w:r w:rsidRPr="005F0E66">
        <w:rPr>
          <w:rFonts w:ascii="Times New Roman" w:hAnsi="Times New Roman" w:cs="Times New Roman"/>
          <w:sz w:val="24"/>
          <w:szCs w:val="24"/>
        </w:rPr>
        <w:tab/>
      </w:r>
      <w:r w:rsidRPr="005F0E66">
        <w:rPr>
          <w:rFonts w:ascii="Times New Roman" w:hAnsi="Times New Roman" w:cs="Times New Roman"/>
          <w:sz w:val="24"/>
          <w:szCs w:val="24"/>
        </w:rPr>
        <w:tab/>
      </w:r>
      <w:r w:rsidRPr="005F0E66">
        <w:rPr>
          <w:rFonts w:ascii="Times New Roman" w:hAnsi="Times New Roman" w:cs="Times New Roman"/>
          <w:sz w:val="24"/>
          <w:szCs w:val="24"/>
        </w:rPr>
        <w:tab/>
      </w:r>
      <w:r w:rsidRPr="005F0E66">
        <w:rPr>
          <w:rFonts w:ascii="Times New Roman" w:hAnsi="Times New Roman" w:cs="Times New Roman"/>
          <w:sz w:val="24"/>
          <w:szCs w:val="24"/>
        </w:rPr>
        <w:tab/>
      </w:r>
      <w:r w:rsidR="005F0E66" w:rsidRPr="005F0E66">
        <w:rPr>
          <w:rFonts w:ascii="Times New Roman" w:hAnsi="Times New Roman" w:cs="Times New Roman"/>
          <w:sz w:val="24"/>
          <w:szCs w:val="24"/>
        </w:rPr>
        <w:tab/>
      </w:r>
      <w:r w:rsidR="005F0E66" w:rsidRPr="005F0E66">
        <w:rPr>
          <w:rFonts w:ascii="Times New Roman" w:hAnsi="Times New Roman" w:cs="Times New Roman"/>
          <w:sz w:val="24"/>
          <w:szCs w:val="24"/>
        </w:rPr>
        <w:tab/>
      </w:r>
      <w:r w:rsidR="005F0E66" w:rsidRPr="005F0E66">
        <w:rPr>
          <w:rFonts w:ascii="Times New Roman" w:hAnsi="Times New Roman" w:cs="Times New Roman"/>
          <w:sz w:val="24"/>
          <w:szCs w:val="24"/>
        </w:rPr>
        <w:tab/>
      </w:r>
      <w:r w:rsidR="005F0E66" w:rsidRPr="005F0E66">
        <w:rPr>
          <w:rFonts w:ascii="Times New Roman" w:hAnsi="Times New Roman" w:cs="Times New Roman"/>
          <w:sz w:val="24"/>
          <w:szCs w:val="24"/>
        </w:rPr>
        <w:tab/>
      </w:r>
      <w:r w:rsidR="005F0E66" w:rsidRPr="005F0E66">
        <w:rPr>
          <w:rFonts w:ascii="Times New Roman" w:hAnsi="Times New Roman" w:cs="Times New Roman"/>
          <w:sz w:val="24"/>
          <w:szCs w:val="24"/>
        </w:rPr>
        <w:tab/>
      </w:r>
      <w:r w:rsidR="005F0E66" w:rsidRPr="005F0E66">
        <w:rPr>
          <w:rFonts w:ascii="Times New Roman" w:hAnsi="Times New Roman" w:cs="Times New Roman"/>
          <w:sz w:val="24"/>
          <w:szCs w:val="24"/>
        </w:rPr>
        <w:tab/>
      </w:r>
      <w:r w:rsidR="005F0E66" w:rsidRPr="005F0E66">
        <w:rPr>
          <w:rFonts w:ascii="Times New Roman" w:hAnsi="Times New Roman" w:cs="Times New Roman"/>
          <w:sz w:val="24"/>
          <w:szCs w:val="24"/>
        </w:rPr>
        <w:tab/>
      </w:r>
      <w:r w:rsidR="005F0E66">
        <w:rPr>
          <w:rFonts w:ascii="Times New Roman" w:hAnsi="Times New Roman" w:cs="Times New Roman"/>
          <w:sz w:val="24"/>
          <w:szCs w:val="24"/>
        </w:rPr>
        <w:tab/>
      </w:r>
      <w:r w:rsidRPr="00A43DE1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A43DE1" w:rsidRPr="00A43DE1" w:rsidRDefault="00A43DE1" w:rsidP="00A43DE1">
      <w:pPr>
        <w:pStyle w:val="Akapitzlist"/>
        <w:ind w:left="4962"/>
        <w:rPr>
          <w:rFonts w:ascii="Times New Roman" w:hAnsi="Times New Roman" w:cs="Times New Roman"/>
          <w:b/>
          <w:sz w:val="24"/>
          <w:szCs w:val="24"/>
        </w:rPr>
      </w:pPr>
      <w:r w:rsidRPr="00A43DE1">
        <w:rPr>
          <w:rFonts w:ascii="Times New Roman" w:hAnsi="Times New Roman" w:cs="Times New Roman"/>
          <w:b/>
          <w:sz w:val="24"/>
          <w:szCs w:val="24"/>
        </w:rPr>
        <w:t xml:space="preserve">Środowiskowy Dom Samopomocy  </w:t>
      </w:r>
    </w:p>
    <w:p w:rsidR="00A43DE1" w:rsidRPr="00A43DE1" w:rsidRDefault="00A43DE1" w:rsidP="00A43DE1">
      <w:pPr>
        <w:pStyle w:val="Akapitzlist"/>
        <w:ind w:left="4962"/>
        <w:rPr>
          <w:rFonts w:ascii="Times New Roman" w:hAnsi="Times New Roman" w:cs="Times New Roman"/>
          <w:b/>
          <w:sz w:val="24"/>
          <w:szCs w:val="24"/>
        </w:rPr>
      </w:pPr>
      <w:r w:rsidRPr="00A43DE1">
        <w:rPr>
          <w:rFonts w:ascii="Times New Roman" w:hAnsi="Times New Roman" w:cs="Times New Roman"/>
          <w:b/>
          <w:sz w:val="24"/>
          <w:szCs w:val="24"/>
        </w:rPr>
        <w:t xml:space="preserve">w Wisznicach </w:t>
      </w:r>
    </w:p>
    <w:p w:rsidR="009F7950" w:rsidRPr="007C4469" w:rsidRDefault="009F7950" w:rsidP="009F7950"/>
    <w:p w:rsidR="001365D5" w:rsidRDefault="001365D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1365D5" w:rsidRDefault="0068775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OŚWIADCZENIE WYKONAWCY SKŁADANE NA PODSTAWIE ART. </w:t>
      </w:r>
      <w:r w:rsidR="007D3C2D">
        <w:rPr>
          <w:rFonts w:ascii="Times New Roman" w:eastAsia="Times New Roman" w:hAnsi="Times New Roman" w:cs="Times New Roman"/>
          <w:b/>
          <w:lang w:eastAsia="pl-PL"/>
        </w:rPr>
        <w:t>1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25 UST. 1 USTAWY Z DNIA </w:t>
      </w:r>
      <w:r w:rsidR="007D3C2D">
        <w:rPr>
          <w:rFonts w:ascii="Times New Roman" w:eastAsia="Times New Roman" w:hAnsi="Times New Roman" w:cs="Times New Roman"/>
          <w:b/>
          <w:lang w:eastAsia="pl-PL"/>
        </w:rPr>
        <w:t>11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7D3C2D">
        <w:rPr>
          <w:rFonts w:ascii="Times New Roman" w:eastAsia="Times New Roman" w:hAnsi="Times New Roman" w:cs="Times New Roman"/>
          <w:b/>
          <w:lang w:eastAsia="pl-PL"/>
        </w:rPr>
        <w:t>WRZEŚNIA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20</w:t>
      </w:r>
      <w:r w:rsidR="007D3C2D">
        <w:rPr>
          <w:rFonts w:ascii="Times New Roman" w:eastAsia="Times New Roman" w:hAnsi="Times New Roman" w:cs="Times New Roman"/>
          <w:b/>
          <w:lang w:eastAsia="pl-PL"/>
        </w:rPr>
        <w:t>19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R.PRAWO ZAMÓWIEŃ PUBLICZNYCH</w:t>
      </w:r>
    </w:p>
    <w:p w:rsidR="001365D5" w:rsidRDefault="0068775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u w:val="single"/>
          <w:lang w:eastAsia="pl-PL"/>
        </w:rPr>
        <w:t>DOTYCZĄCE SPEŁNIANIA WARUNKÓW UDZIAŁU W POSTĘPOWANIU</w:t>
      </w:r>
      <w:r w:rsidR="007D3C2D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ORAZ PRZESŁANEK WYKLUCZENIA</w:t>
      </w:r>
    </w:p>
    <w:p w:rsidR="001365D5" w:rsidRDefault="001365D5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365D5" w:rsidRDefault="001365D5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7581C" w:rsidRPr="00A43DE1" w:rsidRDefault="00687754" w:rsidP="00A43DE1">
      <w:pPr>
        <w:pStyle w:val="Style4"/>
        <w:widowControl/>
        <w:tabs>
          <w:tab w:val="left" w:pos="9072"/>
        </w:tabs>
        <w:spacing w:line="240" w:lineRule="exact"/>
        <w:jc w:val="center"/>
        <w:rPr>
          <w:rFonts w:asciiTheme="minorHAnsi" w:hAnsiTheme="minorHAnsi"/>
        </w:rPr>
      </w:pPr>
      <w:r w:rsidRPr="00A43DE1">
        <w:rPr>
          <w:rFonts w:asciiTheme="minorHAnsi" w:hAnsiTheme="minorHAnsi"/>
        </w:rPr>
        <w:t xml:space="preserve">Dotyczy postępowania o udzielenie zamówienia publicznego prowadzonego w trybie </w:t>
      </w:r>
      <w:r w:rsidR="00B92A63" w:rsidRPr="00A43DE1">
        <w:rPr>
          <w:rFonts w:asciiTheme="minorHAnsi" w:hAnsiTheme="minorHAnsi"/>
        </w:rPr>
        <w:t xml:space="preserve">podstawowym </w:t>
      </w:r>
      <w:r w:rsidRPr="00A43DE1">
        <w:rPr>
          <w:rFonts w:asciiTheme="minorHAnsi" w:hAnsiTheme="minorHAnsi"/>
        </w:rPr>
        <w:t xml:space="preserve">na </w:t>
      </w:r>
      <w:r w:rsidR="00B07B16" w:rsidRPr="00A43DE1">
        <w:rPr>
          <w:rFonts w:asciiTheme="minorHAnsi" w:hAnsiTheme="minorHAnsi"/>
        </w:rPr>
        <w:t>usługi</w:t>
      </w:r>
      <w:r w:rsidRPr="00A43DE1">
        <w:rPr>
          <w:rFonts w:asciiTheme="minorHAnsi" w:hAnsiTheme="minorHAnsi"/>
        </w:rPr>
        <w:t xml:space="preserve"> pn.:</w:t>
      </w:r>
      <w:r w:rsidR="001F337B" w:rsidRPr="00A43DE1">
        <w:rPr>
          <w:rStyle w:val="Pogrubienie"/>
          <w:rFonts w:asciiTheme="minorHAnsi" w:hAnsiTheme="minorHAnsi"/>
        </w:rPr>
        <w:t xml:space="preserve"> </w:t>
      </w:r>
      <w:r w:rsidR="00A43DE1" w:rsidRPr="00A43DE1">
        <w:rPr>
          <w:rFonts w:asciiTheme="minorHAnsi" w:hAnsiTheme="minorHAnsi" w:cs="Arial"/>
          <w:color w:val="222222"/>
          <w:shd w:val="clear" w:color="auto" w:fill="FFFFFF"/>
        </w:rPr>
        <w:t>"Dowóz osób z niepełnosprawnością - uczestników Środowiskowego Domu Samopomocy w Wisznicach"</w:t>
      </w:r>
    </w:p>
    <w:p w:rsidR="002C7037" w:rsidRDefault="002C7037" w:rsidP="002C7037">
      <w:pPr>
        <w:jc w:val="both"/>
        <w:rPr>
          <w:b/>
          <w:color w:val="FF0000"/>
        </w:rPr>
      </w:pPr>
    </w:p>
    <w:p w:rsidR="001365D5" w:rsidRPr="002C7037" w:rsidRDefault="002C7037" w:rsidP="002C7037">
      <w:pPr>
        <w:jc w:val="both"/>
        <w:rPr>
          <w:b/>
          <w:color w:val="FF0000"/>
        </w:rPr>
      </w:pPr>
      <w:r w:rsidRPr="002C7037">
        <w:rPr>
          <w:b/>
          <w:color w:val="FF0000"/>
        </w:rPr>
        <w:t>Uwaga: Oświadczenie składa każdy z wykonawców wspólnie ubiegających się o udzielenie zamówienia</w:t>
      </w:r>
    </w:p>
    <w:p w:rsidR="0037371E" w:rsidRDefault="003737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Style w:val="Tabela-Siatka"/>
        <w:tblW w:w="8851" w:type="dxa"/>
        <w:tblLook w:val="04A0"/>
      </w:tblPr>
      <w:tblGrid>
        <w:gridCol w:w="1389"/>
        <w:gridCol w:w="7462"/>
      </w:tblGrid>
      <w:tr w:rsidR="001365D5" w:rsidTr="002C703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5D5" w:rsidRDefault="00687754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Nazwa Wykonawcy:</w:t>
            </w:r>
          </w:p>
        </w:tc>
        <w:tc>
          <w:tcPr>
            <w:tcW w:w="7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5D5" w:rsidRDefault="00687754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  <w:tr w:rsidR="001365D5" w:rsidTr="002C703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5D5" w:rsidRDefault="00687754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Adres Wykonawcy:</w:t>
            </w:r>
          </w:p>
        </w:tc>
        <w:tc>
          <w:tcPr>
            <w:tcW w:w="7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5D5" w:rsidRDefault="00687754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  <w:tr w:rsidR="001365D5" w:rsidTr="002C703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5D5" w:rsidRDefault="002C7037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NIP:</w:t>
            </w:r>
          </w:p>
        </w:tc>
        <w:tc>
          <w:tcPr>
            <w:tcW w:w="7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5D5" w:rsidRDefault="00687754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  <w:tr w:rsidR="001365D5" w:rsidTr="002C703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5D5" w:rsidRDefault="00687754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e-mail:</w:t>
            </w:r>
          </w:p>
        </w:tc>
        <w:tc>
          <w:tcPr>
            <w:tcW w:w="7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7037" w:rsidRDefault="00687754" w:rsidP="002C7037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</w:tbl>
    <w:p w:rsidR="001365D5" w:rsidRDefault="001365D5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365D5" w:rsidRDefault="0068775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 DOTYCZĄCA WYKONAWCY:</w:t>
      </w:r>
    </w:p>
    <w:p w:rsidR="001365D5" w:rsidRDefault="001365D5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365D5" w:rsidRPr="007D3C2D" w:rsidRDefault="00687754" w:rsidP="007D3C2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D3C2D">
        <w:rPr>
          <w:rFonts w:ascii="Times New Roman" w:eastAsia="Times New Roman" w:hAnsi="Times New Roman" w:cs="Times New Roman"/>
          <w:lang w:eastAsia="pl-PL"/>
        </w:rPr>
        <w:t xml:space="preserve">Oświadczam, że spełniam warunki udziału w postępowaniu określone przez zamawiającego                                     w  Specyfikacji Warunków Postępowania określone w rozdziale </w:t>
      </w:r>
      <w:r w:rsidR="00B07B16">
        <w:rPr>
          <w:rFonts w:ascii="Times New Roman" w:eastAsia="Times New Roman" w:hAnsi="Times New Roman" w:cs="Times New Roman"/>
          <w:lang w:eastAsia="pl-PL"/>
        </w:rPr>
        <w:t>IX</w:t>
      </w:r>
      <w:ins w:id="0" w:author="akrsinska" w:date="2016-09-14T15:00:00Z">
        <w:r w:rsidRPr="003C64C0">
          <w:rPr>
            <w:rFonts w:ascii="Times New Roman" w:eastAsia="Times New Roman" w:hAnsi="Times New Roman" w:cs="Times New Roman"/>
            <w:lang w:eastAsia="pl-PL"/>
          </w:rPr>
          <w:t xml:space="preserve"> </w:t>
        </w:r>
      </w:ins>
      <w:r w:rsidRPr="003C64C0">
        <w:rPr>
          <w:rFonts w:ascii="Times New Roman" w:eastAsia="Times New Roman" w:hAnsi="Times New Roman" w:cs="Times New Roman"/>
          <w:lang w:eastAsia="pl-PL"/>
        </w:rPr>
        <w:t>SWZ</w:t>
      </w:r>
    </w:p>
    <w:p w:rsidR="00F87F34" w:rsidRDefault="00F87F34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B92A63" w:rsidRDefault="00B92A63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92A63" w:rsidRDefault="00B92A63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05F02" w:rsidRPr="00D53584" w:rsidRDefault="00D05F02" w:rsidP="00D05F02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53584">
        <w:rPr>
          <w:rFonts w:ascii="Times New Roman" w:hAnsi="Times New Roman" w:cs="Times New Roman"/>
          <w:b/>
        </w:rPr>
        <w:t>INFORMACJA W ZWIĄZKU Z POLEGANIEM NA ZASOBACH INNYCH PODMIOTÓW</w:t>
      </w:r>
    </w:p>
    <w:p w:rsidR="00D05F02" w:rsidRPr="00D53584" w:rsidRDefault="00D05F02" w:rsidP="00D05F02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D05F02" w:rsidRPr="00D53584" w:rsidRDefault="00D05F02" w:rsidP="00D05F0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53584">
        <w:rPr>
          <w:rFonts w:ascii="Times New Roman" w:hAnsi="Times New Roman" w:cs="Times New Roman"/>
        </w:rPr>
        <w:t>Oświadczam, że w celu wykazania spełnienia warunków udziału w postępowaniu określonyc</w:t>
      </w:r>
      <w:r w:rsidR="00B07B16">
        <w:rPr>
          <w:rFonts w:ascii="Times New Roman" w:hAnsi="Times New Roman" w:cs="Times New Roman"/>
        </w:rPr>
        <w:t>h przez zamawiającego w rozdz. IX</w:t>
      </w:r>
      <w:r>
        <w:rPr>
          <w:rFonts w:ascii="Times New Roman" w:hAnsi="Times New Roman" w:cs="Times New Roman"/>
        </w:rPr>
        <w:t xml:space="preserve"> S</w:t>
      </w:r>
      <w:r w:rsidRPr="00D53584">
        <w:rPr>
          <w:rFonts w:ascii="Times New Roman" w:hAnsi="Times New Roman" w:cs="Times New Roman"/>
        </w:rPr>
        <w:t>WZ polegam na zasobach następującego/</w:t>
      </w:r>
      <w:proofErr w:type="spellStart"/>
      <w:r w:rsidRPr="00D53584">
        <w:rPr>
          <w:rFonts w:ascii="Times New Roman" w:hAnsi="Times New Roman" w:cs="Times New Roman"/>
        </w:rPr>
        <w:t>ych</w:t>
      </w:r>
      <w:proofErr w:type="spellEnd"/>
      <w:r w:rsidRPr="00D53584">
        <w:rPr>
          <w:rFonts w:ascii="Times New Roman" w:hAnsi="Times New Roman" w:cs="Times New Roman"/>
        </w:rPr>
        <w:t xml:space="preserve"> </w:t>
      </w:r>
      <w:r w:rsidRPr="00D53584">
        <w:rPr>
          <w:rFonts w:ascii="Times New Roman" w:hAnsi="Times New Roman" w:cs="Times New Roman"/>
        </w:rPr>
        <w:lastRenderedPageBreak/>
        <w:t xml:space="preserve">podmiotu/ów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>
        <w:rPr>
          <w:rFonts w:ascii="Times New Roman" w:hAnsi="Times New Roman" w:cs="Times New Roman"/>
        </w:rPr>
        <w:t>.</w:t>
      </w:r>
    </w:p>
    <w:p w:rsidR="00D05F02" w:rsidRPr="00D53584" w:rsidRDefault="00B92A63" w:rsidP="00D05F0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D05F02" w:rsidRPr="00D53584">
        <w:rPr>
          <w:rFonts w:ascii="Times New Roman" w:hAnsi="Times New Roman" w:cs="Times New Roman"/>
        </w:rPr>
        <w:t xml:space="preserve"> następującym zakresie:</w:t>
      </w:r>
    </w:p>
    <w:p w:rsidR="00D05F02" w:rsidRPr="00D53584" w:rsidRDefault="00D05F02" w:rsidP="00D05F0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53584">
        <w:rPr>
          <w:rFonts w:ascii="Times New Roman" w:hAnsi="Times New Roman" w:cs="Times New Roman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</w:t>
      </w:r>
    </w:p>
    <w:p w:rsidR="00D05F02" w:rsidRDefault="00D05F02" w:rsidP="00D05F02">
      <w:pPr>
        <w:spacing w:after="0" w:line="360" w:lineRule="auto"/>
        <w:jc w:val="center"/>
        <w:rPr>
          <w:rFonts w:ascii="Times New Roman" w:hAnsi="Times New Roman" w:cs="Times New Roman"/>
          <w:i/>
        </w:rPr>
      </w:pPr>
      <w:r w:rsidRPr="00D53584">
        <w:rPr>
          <w:rFonts w:ascii="Times New Roman" w:hAnsi="Times New Roman" w:cs="Times New Roman"/>
          <w:i/>
        </w:rPr>
        <w:t>(wskazać podmiot i określić odpowiedni zakres dla wskazanego podmiotu)</w:t>
      </w:r>
    </w:p>
    <w:p w:rsidR="001365D5" w:rsidRDefault="001365D5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87F34" w:rsidRDefault="007D3C2D" w:rsidP="00F87F34">
      <w:pPr>
        <w:pStyle w:val="Akapitzlist1"/>
        <w:numPr>
          <w:ilvl w:val="0"/>
          <w:numId w:val="1"/>
        </w:numPr>
        <w:spacing w:before="120"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nie podlegam wykluczeniu z postępowania na podstawie art. 108 ust. 1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>.</w:t>
      </w:r>
    </w:p>
    <w:p w:rsidR="00F87F34" w:rsidRDefault="00F87F34" w:rsidP="00F87F34">
      <w:pPr>
        <w:pStyle w:val="Akapitzlist1"/>
        <w:spacing w:before="120" w:after="0" w:line="360" w:lineRule="auto"/>
        <w:ind w:left="142"/>
        <w:jc w:val="both"/>
        <w:rPr>
          <w:rFonts w:ascii="Times New Roman" w:hAnsi="Times New Roman" w:cs="Times New Roman"/>
        </w:rPr>
      </w:pPr>
    </w:p>
    <w:p w:rsidR="007D3C2D" w:rsidRDefault="007D3C2D" w:rsidP="007D3C2D">
      <w:pPr>
        <w:pStyle w:val="Akapitzlist1"/>
        <w:spacing w:before="120"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7D3C2D" w:rsidRDefault="007D3C2D" w:rsidP="007D3C2D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zachodzą w stosunku do mnie podstawy wykluczenia z postępowania na podstawie  art. ………….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 xml:space="preserve">(podać mającą zastosowanie podstawę wykluczenia spośród wymienionych w art. 108 ust. 1 ustawy </w:t>
      </w:r>
      <w:proofErr w:type="spellStart"/>
      <w:r>
        <w:rPr>
          <w:rFonts w:ascii="Times New Roman" w:hAnsi="Times New Roman" w:cs="Times New Roman"/>
          <w:i/>
        </w:rPr>
        <w:t>pzp</w:t>
      </w:r>
      <w:proofErr w:type="spellEnd"/>
      <w:r>
        <w:rPr>
          <w:rFonts w:ascii="Times New Roman" w:hAnsi="Times New Roman" w:cs="Times New Roman"/>
          <w:i/>
        </w:rPr>
        <w:t>).</w:t>
      </w:r>
      <w:r>
        <w:rPr>
          <w:rFonts w:ascii="Times New Roman" w:hAnsi="Times New Roman" w:cs="Times New Roman"/>
        </w:rPr>
        <w:t xml:space="preserve"> Jednocześnie oświadczam, że w związku z ww. okolicznością, na podstawie art. 110 ust. 2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podjąłem następujące środki naprawcze: ……………………………………………………………………………………………………………….……………………………………………………………………………………..…………………...........……………………………………………………………………………………………………</w:t>
      </w:r>
    </w:p>
    <w:p w:rsidR="007D3C2D" w:rsidRDefault="007D3C2D" w:rsidP="007D3C2D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E6570" w:rsidRDefault="00FE6570" w:rsidP="00FE6570">
      <w:pPr>
        <w:pStyle w:val="NormalnyWeb"/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Oświadczam, że</w:t>
      </w:r>
      <w:r w:rsidRPr="00FE6570">
        <w:rPr>
          <w:rFonts w:ascii="Arial" w:hAnsi="Arial" w:cs="Arial"/>
          <w:color w:val="FF0000"/>
          <w:sz w:val="22"/>
          <w:szCs w:val="22"/>
        </w:rPr>
        <w:t>:</w:t>
      </w:r>
      <w:r w:rsidRPr="00FE6570">
        <w:rPr>
          <w:rFonts w:ascii="Arial" w:hAnsi="Arial" w:cs="Arial"/>
          <w:color w:val="FF0000"/>
          <w:sz w:val="22"/>
          <w:szCs w:val="22"/>
        </w:rPr>
        <w:sym w:font="Symbol" w:char="F02A"/>
      </w:r>
      <w:r w:rsidRPr="00FE6570">
        <w:rPr>
          <w:rFonts w:ascii="Arial" w:hAnsi="Arial" w:cs="Arial"/>
          <w:color w:val="FF0000"/>
          <w:sz w:val="22"/>
          <w:szCs w:val="22"/>
        </w:rPr>
        <w:t>(właściwe zaznaczyć):</w:t>
      </w:r>
    </w:p>
    <w:p w:rsidR="00FE6570" w:rsidRDefault="00FE6570" w:rsidP="00FE6570">
      <w:pPr>
        <w:pStyle w:val="NormalnyWeb"/>
        <w:numPr>
          <w:ilvl w:val="0"/>
          <w:numId w:val="5"/>
        </w:numPr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podlegam wykluczeniu z postępowania o udzielenie zamówienia na podstawie art. 7 ust. 1 ustawy o szczególnych rozwiązaniach w zakresie przeciwdziałania wspieraniu agresji na Ukrainę oraz służących ochronie bezpieczeństwa narodowego (Dz. U. z 202</w:t>
      </w:r>
      <w:r w:rsidR="00EF7353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r. poz. </w:t>
      </w:r>
      <w:r w:rsidR="00EF7353">
        <w:rPr>
          <w:rFonts w:ascii="Arial" w:hAnsi="Arial" w:cs="Arial"/>
          <w:sz w:val="22"/>
          <w:szCs w:val="22"/>
        </w:rPr>
        <w:t>507</w:t>
      </w:r>
      <w:r>
        <w:rPr>
          <w:rFonts w:ascii="Arial" w:hAnsi="Arial" w:cs="Arial"/>
          <w:sz w:val="22"/>
          <w:szCs w:val="22"/>
        </w:rPr>
        <w:t>;).</w:t>
      </w:r>
    </w:p>
    <w:p w:rsidR="00FE6570" w:rsidRDefault="00FE6570" w:rsidP="00FE6570">
      <w:pPr>
        <w:pStyle w:val="NormalnyWeb"/>
        <w:numPr>
          <w:ilvl w:val="0"/>
          <w:numId w:val="5"/>
        </w:numPr>
        <w:spacing w:after="0" w:line="360" w:lineRule="auto"/>
      </w:pPr>
      <w:r>
        <w:rPr>
          <w:rFonts w:ascii="Arial" w:hAnsi="Arial" w:cs="Arial"/>
          <w:sz w:val="22"/>
          <w:szCs w:val="22"/>
        </w:rPr>
        <w:t>nie podlegam wykluczeniu z postępowania o udzielenie zamówienia na podstawie art. 7 ust. 1 ustawy o szczególnych rozwiązaniach w zakresie przeciwdziałania wspieraniu agresji na Ukrainę oraz służących ochronie bezpieczeństwa narodowego (Dz. U. z 202</w:t>
      </w:r>
      <w:r w:rsidR="00EF7353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r. poz. </w:t>
      </w:r>
      <w:r w:rsidR="00EF7353">
        <w:rPr>
          <w:rFonts w:ascii="Arial" w:hAnsi="Arial" w:cs="Arial"/>
          <w:sz w:val="22"/>
          <w:szCs w:val="22"/>
        </w:rPr>
        <w:t>507</w:t>
      </w:r>
      <w:r>
        <w:rPr>
          <w:rFonts w:ascii="Arial" w:hAnsi="Arial" w:cs="Arial"/>
          <w:sz w:val="22"/>
          <w:szCs w:val="22"/>
        </w:rPr>
        <w:t>;).</w:t>
      </w:r>
    </w:p>
    <w:p w:rsidR="00FE6570" w:rsidRDefault="00FE6570" w:rsidP="00FE6570">
      <w:pPr>
        <w:pStyle w:val="NormalnyWeb"/>
        <w:spacing w:after="0" w:line="360" w:lineRule="auto"/>
        <w:ind w:left="425"/>
      </w:pPr>
    </w:p>
    <w:p w:rsidR="001365D5" w:rsidRPr="007D3C2D" w:rsidRDefault="001365D5" w:rsidP="00F87F34">
      <w:pPr>
        <w:pStyle w:val="Akapitzlist"/>
        <w:rPr>
          <w:rFonts w:ascii="Times New Roman" w:hAnsi="Times New Roman" w:cs="Times New Roman"/>
        </w:rPr>
      </w:pPr>
    </w:p>
    <w:p w:rsidR="001365D5" w:rsidRDefault="00687754">
      <w:pPr>
        <w:shd w:val="clear" w:color="auto" w:fill="BFBFBF" w:themeFill="background1" w:themeFillShade="BF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 DOTYCZĄCE PODANYCH INFORMACJI:</w:t>
      </w:r>
    </w:p>
    <w:p w:rsidR="001365D5" w:rsidRDefault="001365D5">
      <w:pPr>
        <w:jc w:val="both"/>
        <w:rPr>
          <w:rFonts w:ascii="Times New Roman" w:hAnsi="Times New Roman" w:cs="Times New Roman"/>
        </w:rPr>
      </w:pPr>
    </w:p>
    <w:p w:rsidR="009F7950" w:rsidRDefault="00687754" w:rsidP="009F795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Oświadczam, że wszystkie informacje podane w powyższych oświadczeniach są aktualne </w:t>
      </w:r>
      <w:r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9F7950" w:rsidRDefault="009F7950" w:rsidP="009F7950">
      <w:pPr>
        <w:jc w:val="both"/>
        <w:rPr>
          <w:rFonts w:ascii="Times New Roman" w:hAnsi="Times New Roman" w:cs="Times New Roman"/>
        </w:rPr>
      </w:pPr>
    </w:p>
    <w:p w:rsidR="0074025B" w:rsidRPr="009F7950" w:rsidRDefault="009F7950" w:rsidP="009F7950">
      <w:pPr>
        <w:rPr>
          <w:rFonts w:ascii="Times New Roman" w:hAnsi="Times New Roman" w:cs="Times New Roman"/>
        </w:rPr>
      </w:pP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 w:rsidR="00F83ED6">
        <w:rPr>
          <w:rFonts w:ascii="Cambria" w:hAnsi="Cambria"/>
          <w:bCs/>
          <w:i/>
          <w:sz w:val="16"/>
          <w:szCs w:val="16"/>
        </w:rPr>
        <w:t xml:space="preserve">Oświadczenie </w:t>
      </w:r>
      <w:r w:rsidR="0074025B">
        <w:rPr>
          <w:rFonts w:ascii="Cambria" w:hAnsi="Cambria"/>
          <w:bCs/>
          <w:i/>
          <w:sz w:val="16"/>
          <w:szCs w:val="16"/>
        </w:rPr>
        <w:t>składan</w:t>
      </w:r>
      <w:r w:rsidR="00F83ED6">
        <w:rPr>
          <w:rFonts w:ascii="Cambria" w:hAnsi="Cambria"/>
          <w:bCs/>
          <w:i/>
          <w:sz w:val="16"/>
          <w:szCs w:val="16"/>
        </w:rPr>
        <w:t xml:space="preserve">e </w:t>
      </w:r>
      <w:r w:rsidR="0074025B">
        <w:rPr>
          <w:rFonts w:ascii="Cambria" w:hAnsi="Cambria"/>
          <w:bCs/>
          <w:i/>
          <w:sz w:val="16"/>
          <w:szCs w:val="16"/>
        </w:rPr>
        <w:t xml:space="preserve"> jest w formie </w:t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 w:rsidR="0074025B">
        <w:rPr>
          <w:rFonts w:ascii="Cambria" w:hAnsi="Cambria"/>
          <w:bCs/>
          <w:i/>
          <w:sz w:val="16"/>
          <w:szCs w:val="16"/>
        </w:rPr>
        <w:t xml:space="preserve">elektronicznej lub w postaci elektronicznej </w:t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 w:rsidR="0074025B">
        <w:rPr>
          <w:rFonts w:ascii="Cambria" w:hAnsi="Cambria"/>
          <w:bCs/>
          <w:i/>
          <w:sz w:val="16"/>
          <w:szCs w:val="16"/>
        </w:rPr>
        <w:t xml:space="preserve">opatrzonej podpisem zaufanym lub podpisem </w:t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>
        <w:rPr>
          <w:rFonts w:ascii="Cambria" w:hAnsi="Cambria"/>
          <w:bCs/>
          <w:i/>
          <w:sz w:val="16"/>
          <w:szCs w:val="16"/>
        </w:rPr>
        <w:tab/>
      </w:r>
      <w:r w:rsidR="0074025B">
        <w:rPr>
          <w:rFonts w:ascii="Cambria" w:hAnsi="Cambria"/>
          <w:bCs/>
          <w:i/>
          <w:sz w:val="16"/>
          <w:szCs w:val="16"/>
        </w:rPr>
        <w:t>osobistym</w:t>
      </w:r>
    </w:p>
    <w:p w:rsidR="001365D5" w:rsidRDefault="001365D5">
      <w:pPr>
        <w:spacing w:after="0"/>
        <w:jc w:val="both"/>
        <w:rPr>
          <w:rFonts w:ascii="Times New Roman" w:hAnsi="Times New Roman" w:cs="Times New Roman"/>
        </w:rPr>
      </w:pPr>
    </w:p>
    <w:p w:rsidR="001365D5" w:rsidRDefault="001365D5">
      <w:pPr>
        <w:jc w:val="both"/>
        <w:rPr>
          <w:rFonts w:ascii="Times New Roman" w:hAnsi="Times New Roman" w:cs="Times New Roman"/>
        </w:rPr>
      </w:pPr>
    </w:p>
    <w:p w:rsidR="001365D5" w:rsidRDefault="00687754">
      <w:pPr>
        <w:pStyle w:val="Akapitzlist1"/>
        <w:ind w:left="0"/>
      </w:pPr>
      <w:r>
        <w:rPr>
          <w:rFonts w:ascii="Times New Roman" w:eastAsia="Times New Roman" w:hAnsi="Times New Roman" w:cs="Times New Roman"/>
          <w:b/>
          <w:lang w:eastAsia="pl-PL"/>
        </w:rPr>
        <w:t>*</w:t>
      </w:r>
      <w:r>
        <w:rPr>
          <w:rFonts w:ascii="Times New Roman" w:hAnsi="Times New Roman" w:cs="Times New Roman"/>
        </w:rPr>
        <w:t>Niepotrzebne skreślić</w:t>
      </w:r>
    </w:p>
    <w:sectPr w:rsidR="001365D5" w:rsidSect="005C1D5B">
      <w:footerReference w:type="default" r:id="rId8"/>
      <w:pgSz w:w="11906" w:h="16838"/>
      <w:pgMar w:top="1076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2E7" w:rsidRDefault="00A042E7">
      <w:pPr>
        <w:spacing w:after="0" w:line="240" w:lineRule="auto"/>
      </w:pPr>
      <w:r>
        <w:separator/>
      </w:r>
    </w:p>
  </w:endnote>
  <w:endnote w:type="continuationSeparator" w:id="0">
    <w:p w:rsidR="00A042E7" w:rsidRDefault="00A04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5D5" w:rsidRDefault="00687754">
    <w:pPr>
      <w:spacing w:after="0"/>
      <w:jc w:val="center"/>
      <w:rPr>
        <w:rFonts w:ascii="Times New Roman" w:eastAsia="Times New Roman" w:hAnsi="Times New Roman" w:cs="Times New Roman"/>
        <w:sz w:val="16"/>
        <w:szCs w:val="18"/>
        <w:lang w:eastAsia="pl-PL"/>
      </w:rPr>
    </w:pPr>
    <w:r>
      <w:rPr>
        <w:rFonts w:ascii="Times New Roman" w:eastAsia="Times New Roman" w:hAnsi="Times New Roman" w:cs="Times New Roman"/>
        <w:sz w:val="16"/>
        <w:szCs w:val="18"/>
        <w:lang w:eastAsia="pl-PL"/>
      </w:rPr>
      <w:t>Oświadczenie</w:t>
    </w:r>
    <w:r>
      <w:rPr>
        <w:rFonts w:ascii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  <w:sz w:val="16"/>
        <w:szCs w:val="18"/>
        <w:lang w:eastAsia="pl-PL"/>
      </w:rPr>
      <w:t xml:space="preserve">wykonawcy w trybie art. </w:t>
    </w:r>
    <w:r w:rsidR="007D3C2D">
      <w:rPr>
        <w:rFonts w:ascii="Times New Roman" w:eastAsia="Times New Roman" w:hAnsi="Times New Roman" w:cs="Times New Roman"/>
        <w:sz w:val="16"/>
        <w:szCs w:val="18"/>
        <w:lang w:eastAsia="pl-PL"/>
      </w:rPr>
      <w:t>1</w:t>
    </w:r>
    <w:r>
      <w:rPr>
        <w:rFonts w:ascii="Times New Roman" w:eastAsia="Times New Roman" w:hAnsi="Times New Roman" w:cs="Times New Roman"/>
        <w:sz w:val="16"/>
        <w:szCs w:val="18"/>
        <w:lang w:eastAsia="pl-PL"/>
      </w:rPr>
      <w:t xml:space="preserve">25 ust. 1 ustawy z dnia </w:t>
    </w:r>
    <w:r w:rsidR="007D3C2D">
      <w:rPr>
        <w:rFonts w:ascii="Times New Roman" w:eastAsia="Times New Roman" w:hAnsi="Times New Roman" w:cs="Times New Roman"/>
        <w:sz w:val="16"/>
        <w:szCs w:val="18"/>
        <w:lang w:eastAsia="pl-PL"/>
      </w:rPr>
      <w:t>11</w:t>
    </w:r>
    <w:r>
      <w:rPr>
        <w:rFonts w:ascii="Times New Roman" w:eastAsia="Times New Roman" w:hAnsi="Times New Roman" w:cs="Times New Roman"/>
        <w:sz w:val="16"/>
        <w:szCs w:val="18"/>
        <w:lang w:eastAsia="pl-PL"/>
      </w:rPr>
      <w:t xml:space="preserve"> </w:t>
    </w:r>
    <w:r w:rsidR="007D3C2D">
      <w:rPr>
        <w:rFonts w:ascii="Times New Roman" w:eastAsia="Times New Roman" w:hAnsi="Times New Roman" w:cs="Times New Roman"/>
        <w:sz w:val="16"/>
        <w:szCs w:val="18"/>
        <w:lang w:eastAsia="pl-PL"/>
      </w:rPr>
      <w:t>września 2019</w:t>
    </w:r>
    <w:r>
      <w:rPr>
        <w:rFonts w:ascii="Times New Roman" w:eastAsia="Times New Roman" w:hAnsi="Times New Roman" w:cs="Times New Roman"/>
        <w:sz w:val="16"/>
        <w:szCs w:val="18"/>
        <w:lang w:eastAsia="pl-PL"/>
      </w:rPr>
      <w:t xml:space="preserve"> r. Prawo zamówień publicznych,</w:t>
    </w:r>
  </w:p>
  <w:p w:rsidR="001365D5" w:rsidRDefault="00687754">
    <w:pPr>
      <w:spacing w:after="0"/>
      <w:jc w:val="center"/>
      <w:rPr>
        <w:rFonts w:ascii="Times New Roman" w:eastAsia="Times New Roman" w:hAnsi="Times New Roman" w:cs="Times New Roman"/>
        <w:sz w:val="16"/>
        <w:szCs w:val="18"/>
        <w:lang w:eastAsia="pl-PL"/>
      </w:rPr>
    </w:pPr>
    <w:r>
      <w:rPr>
        <w:rFonts w:ascii="Times New Roman" w:eastAsia="Times New Roman" w:hAnsi="Times New Roman" w:cs="Times New Roman"/>
        <w:sz w:val="16"/>
        <w:szCs w:val="18"/>
        <w:lang w:eastAsia="pl-PL"/>
      </w:rPr>
      <w:t>dotyczące spełniania warunków udziału w postępowania</w:t>
    </w:r>
    <w:r w:rsidR="007D3C2D">
      <w:rPr>
        <w:rFonts w:ascii="Times New Roman" w:eastAsia="Times New Roman" w:hAnsi="Times New Roman" w:cs="Times New Roman"/>
        <w:sz w:val="16"/>
        <w:szCs w:val="18"/>
        <w:lang w:eastAsia="pl-PL"/>
      </w:rPr>
      <w:t xml:space="preserve"> oraz przesłanek wykluczenia</w:t>
    </w:r>
  </w:p>
  <w:p w:rsidR="001365D5" w:rsidRDefault="00687754">
    <w:pPr>
      <w:tabs>
        <w:tab w:val="center" w:pos="4536"/>
        <w:tab w:val="right" w:pos="9072"/>
      </w:tabs>
      <w:spacing w:after="0"/>
      <w:jc w:val="right"/>
    </w:pPr>
    <w:r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Strona </w:t>
    </w:r>
    <w:r w:rsidR="00470ACC">
      <w:rPr>
        <w:rFonts w:ascii="Times New Roman" w:eastAsia="Times New Roman" w:hAnsi="Times New Roman" w:cs="Times New Roman"/>
        <w:bCs/>
        <w:sz w:val="16"/>
        <w:szCs w:val="16"/>
        <w:lang w:eastAsia="pl-PL"/>
      </w:rPr>
      <w:fldChar w:fldCharType="begin"/>
    </w:r>
    <w:r>
      <w:rPr>
        <w:rFonts w:ascii="Times New Roman" w:eastAsia="Times New Roman" w:hAnsi="Times New Roman" w:cs="Times New Roman"/>
        <w:bCs/>
        <w:sz w:val="16"/>
        <w:szCs w:val="16"/>
      </w:rPr>
      <w:instrText>PAGE</w:instrText>
    </w:r>
    <w:r w:rsidR="00470ACC">
      <w:rPr>
        <w:rFonts w:ascii="Times New Roman" w:eastAsia="Times New Roman" w:hAnsi="Times New Roman" w:cs="Times New Roman"/>
        <w:bCs/>
        <w:sz w:val="16"/>
        <w:szCs w:val="16"/>
      </w:rPr>
      <w:fldChar w:fldCharType="separate"/>
    </w:r>
    <w:r w:rsidR="00355F31">
      <w:rPr>
        <w:rFonts w:ascii="Times New Roman" w:eastAsia="Times New Roman" w:hAnsi="Times New Roman" w:cs="Times New Roman"/>
        <w:bCs/>
        <w:noProof/>
        <w:sz w:val="16"/>
        <w:szCs w:val="16"/>
      </w:rPr>
      <w:t>3</w:t>
    </w:r>
    <w:r w:rsidR="00470ACC">
      <w:rPr>
        <w:rFonts w:ascii="Times New Roman" w:eastAsia="Times New Roman" w:hAnsi="Times New Roman" w:cs="Times New Roman"/>
        <w:bCs/>
        <w:sz w:val="16"/>
        <w:szCs w:val="16"/>
      </w:rPr>
      <w:fldChar w:fldCharType="end"/>
    </w:r>
    <w:r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 z </w:t>
    </w:r>
    <w:r w:rsidR="00470ACC">
      <w:rPr>
        <w:rFonts w:ascii="Times New Roman" w:eastAsia="Times New Roman" w:hAnsi="Times New Roman" w:cs="Times New Roman"/>
        <w:bCs/>
        <w:sz w:val="16"/>
        <w:szCs w:val="16"/>
        <w:lang w:eastAsia="pl-PL"/>
      </w:rPr>
      <w:fldChar w:fldCharType="begin"/>
    </w:r>
    <w:r>
      <w:rPr>
        <w:rFonts w:ascii="Times New Roman" w:eastAsia="Times New Roman" w:hAnsi="Times New Roman" w:cs="Times New Roman"/>
        <w:bCs/>
        <w:sz w:val="16"/>
        <w:szCs w:val="16"/>
      </w:rPr>
      <w:instrText>NUMPAGES</w:instrText>
    </w:r>
    <w:r w:rsidR="00470ACC">
      <w:rPr>
        <w:rFonts w:ascii="Times New Roman" w:eastAsia="Times New Roman" w:hAnsi="Times New Roman" w:cs="Times New Roman"/>
        <w:bCs/>
        <w:sz w:val="16"/>
        <w:szCs w:val="16"/>
      </w:rPr>
      <w:fldChar w:fldCharType="separate"/>
    </w:r>
    <w:r w:rsidR="00355F31">
      <w:rPr>
        <w:rFonts w:ascii="Times New Roman" w:eastAsia="Times New Roman" w:hAnsi="Times New Roman" w:cs="Times New Roman"/>
        <w:bCs/>
        <w:noProof/>
        <w:sz w:val="16"/>
        <w:szCs w:val="16"/>
      </w:rPr>
      <w:t>3</w:t>
    </w:r>
    <w:r w:rsidR="00470ACC">
      <w:rPr>
        <w:rFonts w:ascii="Times New Roman" w:eastAsia="Times New Roman" w:hAnsi="Times New Roman" w:cs="Times New Roman"/>
        <w:bCs/>
        <w:sz w:val="16"/>
        <w:szCs w:val="16"/>
      </w:rPr>
      <w:fldChar w:fldCharType="end"/>
    </w:r>
  </w:p>
  <w:p w:rsidR="001365D5" w:rsidRDefault="001365D5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2E7" w:rsidRDefault="00A042E7">
      <w:pPr>
        <w:spacing w:after="0" w:line="240" w:lineRule="auto"/>
      </w:pPr>
      <w:r>
        <w:separator/>
      </w:r>
    </w:p>
  </w:footnote>
  <w:footnote w:type="continuationSeparator" w:id="0">
    <w:p w:rsidR="00A042E7" w:rsidRDefault="00A042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F4600"/>
    <w:multiLevelType w:val="hybridMultilevel"/>
    <w:tmpl w:val="861E9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74157E"/>
    <w:multiLevelType w:val="multilevel"/>
    <w:tmpl w:val="55D2DA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33582"/>
    <w:multiLevelType w:val="hybridMultilevel"/>
    <w:tmpl w:val="7408B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FF20F0"/>
    <w:multiLevelType w:val="multilevel"/>
    <w:tmpl w:val="8BBE9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6E5C7B"/>
    <w:multiLevelType w:val="hybridMultilevel"/>
    <w:tmpl w:val="F8A6A8E4"/>
    <w:lvl w:ilvl="0" w:tplc="DD00E87A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krsinska">
    <w15:presenceInfo w15:providerId="None" w15:userId="akrsinsk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1365D5"/>
    <w:rsid w:val="00031D17"/>
    <w:rsid w:val="000333F5"/>
    <w:rsid w:val="000934C5"/>
    <w:rsid w:val="000A2ABD"/>
    <w:rsid w:val="000C1333"/>
    <w:rsid w:val="000E7F55"/>
    <w:rsid w:val="0011274B"/>
    <w:rsid w:val="00132C53"/>
    <w:rsid w:val="001365D5"/>
    <w:rsid w:val="0014660C"/>
    <w:rsid w:val="00155698"/>
    <w:rsid w:val="00180462"/>
    <w:rsid w:val="001A33CA"/>
    <w:rsid w:val="001A4D1B"/>
    <w:rsid w:val="001F337B"/>
    <w:rsid w:val="00232B38"/>
    <w:rsid w:val="002909D6"/>
    <w:rsid w:val="002C4F81"/>
    <w:rsid w:val="002C5BC6"/>
    <w:rsid w:val="002C7037"/>
    <w:rsid w:val="002E3FAC"/>
    <w:rsid w:val="00330913"/>
    <w:rsid w:val="00355F31"/>
    <w:rsid w:val="0037371E"/>
    <w:rsid w:val="003836AD"/>
    <w:rsid w:val="00390CD4"/>
    <w:rsid w:val="003B6FF6"/>
    <w:rsid w:val="003C64C0"/>
    <w:rsid w:val="003E5345"/>
    <w:rsid w:val="0044208C"/>
    <w:rsid w:val="00470ACC"/>
    <w:rsid w:val="00485FD3"/>
    <w:rsid w:val="00491476"/>
    <w:rsid w:val="004A04BD"/>
    <w:rsid w:val="00520F43"/>
    <w:rsid w:val="005B5D6B"/>
    <w:rsid w:val="005C1D5B"/>
    <w:rsid w:val="005F0E66"/>
    <w:rsid w:val="0067018B"/>
    <w:rsid w:val="00687754"/>
    <w:rsid w:val="006E1DCB"/>
    <w:rsid w:val="0073100A"/>
    <w:rsid w:val="0074025B"/>
    <w:rsid w:val="00790EC2"/>
    <w:rsid w:val="0079372B"/>
    <w:rsid w:val="007B79EB"/>
    <w:rsid w:val="007D3C2D"/>
    <w:rsid w:val="007E32AD"/>
    <w:rsid w:val="007F4331"/>
    <w:rsid w:val="007F5AD2"/>
    <w:rsid w:val="008112FA"/>
    <w:rsid w:val="00830759"/>
    <w:rsid w:val="0083242E"/>
    <w:rsid w:val="00834327"/>
    <w:rsid w:val="00847C06"/>
    <w:rsid w:val="00856772"/>
    <w:rsid w:val="008B1EB7"/>
    <w:rsid w:val="008C7ED7"/>
    <w:rsid w:val="008E1A2C"/>
    <w:rsid w:val="00904612"/>
    <w:rsid w:val="00905250"/>
    <w:rsid w:val="00924793"/>
    <w:rsid w:val="00931656"/>
    <w:rsid w:val="0095395E"/>
    <w:rsid w:val="00974FC0"/>
    <w:rsid w:val="009A7BED"/>
    <w:rsid w:val="009F7950"/>
    <w:rsid w:val="00A042E7"/>
    <w:rsid w:val="00A43DE1"/>
    <w:rsid w:val="00AC7663"/>
    <w:rsid w:val="00AE3CBC"/>
    <w:rsid w:val="00B07B16"/>
    <w:rsid w:val="00B30E5E"/>
    <w:rsid w:val="00B50A95"/>
    <w:rsid w:val="00B602ED"/>
    <w:rsid w:val="00B7581C"/>
    <w:rsid w:val="00B82B62"/>
    <w:rsid w:val="00B92A63"/>
    <w:rsid w:val="00B94D64"/>
    <w:rsid w:val="00B9764E"/>
    <w:rsid w:val="00BF2A58"/>
    <w:rsid w:val="00C446F8"/>
    <w:rsid w:val="00C53369"/>
    <w:rsid w:val="00C868D5"/>
    <w:rsid w:val="00D00915"/>
    <w:rsid w:val="00D05F02"/>
    <w:rsid w:val="00D17FC3"/>
    <w:rsid w:val="00D868C3"/>
    <w:rsid w:val="00DF6696"/>
    <w:rsid w:val="00E740CE"/>
    <w:rsid w:val="00E82447"/>
    <w:rsid w:val="00EF6157"/>
    <w:rsid w:val="00EF7353"/>
    <w:rsid w:val="00F11899"/>
    <w:rsid w:val="00F52BB3"/>
    <w:rsid w:val="00F7080D"/>
    <w:rsid w:val="00F83ED6"/>
    <w:rsid w:val="00F8528E"/>
    <w:rsid w:val="00F87F34"/>
    <w:rsid w:val="00FC11F0"/>
    <w:rsid w:val="00FC61CF"/>
    <w:rsid w:val="00FE6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1656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F795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qFormat/>
    <w:rsid w:val="00931656"/>
    <w:rPr>
      <w:sz w:val="16"/>
      <w:szCs w:val="16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31656"/>
  </w:style>
  <w:style w:type="character" w:customStyle="1" w:styleId="StopkaZnak">
    <w:name w:val="Stopka Znak"/>
    <w:basedOn w:val="Domylnaczcionkaakapitu"/>
    <w:link w:val="Stopka"/>
    <w:uiPriority w:val="99"/>
    <w:qFormat/>
    <w:rsid w:val="0093165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31656"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31656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31656"/>
    <w:rPr>
      <w:b/>
      <w:bCs/>
      <w:sz w:val="20"/>
      <w:szCs w:val="20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qFormat/>
    <w:rsid w:val="0093165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931656"/>
    <w:pPr>
      <w:spacing w:after="140" w:line="276" w:lineRule="auto"/>
    </w:pPr>
  </w:style>
  <w:style w:type="paragraph" w:styleId="Lista">
    <w:name w:val="List"/>
    <w:basedOn w:val="Tekstpodstawowy"/>
    <w:rsid w:val="00931656"/>
    <w:rPr>
      <w:rFonts w:cs="Lucida Sans"/>
    </w:rPr>
  </w:style>
  <w:style w:type="paragraph" w:styleId="Legenda">
    <w:name w:val="caption"/>
    <w:basedOn w:val="Normalny"/>
    <w:qFormat/>
    <w:rsid w:val="00931656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31656"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93165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3165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sid w:val="00931656"/>
    <w:rPr>
      <w:b/>
      <w:bCs/>
    </w:rPr>
  </w:style>
  <w:style w:type="paragraph" w:customStyle="1" w:styleId="Gwkaistopka">
    <w:name w:val="Główka i stopka"/>
    <w:basedOn w:val="Normalny"/>
    <w:qFormat/>
    <w:rsid w:val="00931656"/>
  </w:style>
  <w:style w:type="paragraph" w:styleId="Stopka">
    <w:name w:val="footer"/>
    <w:basedOn w:val="Normalny"/>
    <w:link w:val="StopkaZnak"/>
    <w:uiPriority w:val="99"/>
    <w:unhideWhenUsed/>
    <w:qFormat/>
    <w:rsid w:val="0093165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Akapitzlist1">
    <w:name w:val="Akapit z listą1"/>
    <w:basedOn w:val="Normalny"/>
    <w:uiPriority w:val="34"/>
    <w:qFormat/>
    <w:rsid w:val="00931656"/>
    <w:pPr>
      <w:ind w:left="720"/>
      <w:contextualSpacing/>
    </w:pPr>
  </w:style>
  <w:style w:type="table" w:styleId="Tabela-Siatka">
    <w:name w:val="Table Grid"/>
    <w:basedOn w:val="Standardowy"/>
    <w:uiPriority w:val="39"/>
    <w:rsid w:val="00D535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7D3C2D"/>
    <w:pPr>
      <w:ind w:left="720"/>
      <w:contextualSpacing/>
    </w:pPr>
  </w:style>
  <w:style w:type="paragraph" w:customStyle="1" w:styleId="Standard">
    <w:name w:val="Standard"/>
    <w:rsid w:val="0074025B"/>
    <w:pPr>
      <w:widowControl w:val="0"/>
      <w:suppressAutoHyphens/>
    </w:pPr>
    <w:rPr>
      <w:rFonts w:ascii="Times New Roman" w:eastAsia="Times New Roman" w:hAnsi="Times New Roman" w:cs="Times New Roman"/>
      <w:sz w:val="24"/>
    </w:rPr>
  </w:style>
  <w:style w:type="character" w:styleId="Pogrubienie">
    <w:name w:val="Strong"/>
    <w:uiPriority w:val="22"/>
    <w:qFormat/>
    <w:rsid w:val="00B92A63"/>
    <w:rPr>
      <w:rFonts w:cs="Times New Roman"/>
      <w:b/>
    </w:rPr>
  </w:style>
  <w:style w:type="character" w:customStyle="1" w:styleId="Teksttreci5">
    <w:name w:val="Tekst treści (5)_"/>
    <w:link w:val="Teksttreci50"/>
    <w:rsid w:val="00B92A63"/>
    <w:rPr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B92A6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420" w:after="0" w:line="317" w:lineRule="exact"/>
      <w:ind w:hanging="420"/>
      <w:jc w:val="both"/>
    </w:pPr>
    <w:rPr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9F795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9F7950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FE6570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07B16"/>
    <w:pPr>
      <w:widowControl w:val="0"/>
      <w:autoSpaceDE w:val="0"/>
      <w:autoSpaceDN w:val="0"/>
      <w:spacing w:after="0" w:line="240" w:lineRule="auto"/>
      <w:ind w:left="411" w:right="226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07B16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Style4">
    <w:name w:val="Style4"/>
    <w:basedOn w:val="Normalny"/>
    <w:uiPriority w:val="99"/>
    <w:rsid w:val="00A43DE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Palatino Linotype" w:eastAsiaTheme="minorEastAsia" w:hAnsi="Palatino Linotype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5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450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akrsinska</dc:creator>
  <cp:lastModifiedBy>Natalia</cp:lastModifiedBy>
  <cp:revision>2</cp:revision>
  <cp:lastPrinted>2014-10-23T11:40:00Z</cp:lastPrinted>
  <dcterms:created xsi:type="dcterms:W3CDTF">2025-11-30T21:11:00Z</dcterms:created>
  <dcterms:modified xsi:type="dcterms:W3CDTF">2025-11-30T21:11:00Z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1033-10.2.0.5811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